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221" w:rsidRDefault="003D2221">
      <w:pPr>
        <w:rPr>
          <w:b/>
          <w:bCs/>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r>
        <w:rPr>
          <w:b/>
          <w:bCs/>
        </w:rPr>
        <w:tab/>
        <w:t xml:space="preserve">            </w:t>
      </w:r>
    </w:p>
    <w:p w:rsidR="003D2221" w:rsidRDefault="003D2221">
      <w:pPr>
        <w:rPr>
          <w:b/>
          <w:bCs/>
        </w:rPr>
      </w:pPr>
      <w:r>
        <w:rPr>
          <w:b/>
          <w:bCs/>
        </w:rPr>
        <w:pgNum/>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Rachelle Burgess</w:t>
      </w:r>
    </w:p>
    <w:p w:rsidR="003D2221" w:rsidRDefault="003D2221">
      <w:pPr>
        <w:jc w:val="right"/>
        <w:rPr>
          <w:b/>
          <w:bCs/>
        </w:rPr>
      </w:pPr>
      <w:r>
        <w:rPr>
          <w:b/>
          <w:bCs/>
        </w:rPr>
        <w:t>Internet Safety Assignment</w:t>
      </w:r>
    </w:p>
    <w:p w:rsidR="003D2221" w:rsidRDefault="003D2221">
      <w:pPr>
        <w:jc w:val="right"/>
        <w:rPr>
          <w:b/>
          <w:bCs/>
        </w:rPr>
      </w:pPr>
      <w:r>
        <w:rPr>
          <w:b/>
          <w:bCs/>
        </w:rPr>
        <w:t>07/25/2011</w:t>
      </w:r>
    </w:p>
    <w:p w:rsidR="003D2221" w:rsidRDefault="003D2221">
      <w:pPr>
        <w:spacing w:line="480" w:lineRule="auto"/>
        <w:rPr>
          <w:sz w:val="24"/>
          <w:szCs w:val="24"/>
        </w:rPr>
      </w:pPr>
      <w:r>
        <w:rPr>
          <w:sz w:val="24"/>
          <w:szCs w:val="24"/>
        </w:rPr>
        <w:t xml:space="preserve">1) Based on the information presented on both safe kids.com and netsmartz.org, these are some potential </w:t>
      </w:r>
      <w:proofErr w:type="gramStart"/>
      <w:r>
        <w:rPr>
          <w:sz w:val="24"/>
          <w:szCs w:val="24"/>
        </w:rPr>
        <w:t>internet</w:t>
      </w:r>
      <w:proofErr w:type="gramEnd"/>
      <w:r>
        <w:rPr>
          <w:sz w:val="24"/>
          <w:szCs w:val="24"/>
        </w:rPr>
        <w:t xml:space="preserve"> safety rules that I would teach upper elementary and middle school students: </w:t>
      </w:r>
    </w:p>
    <w:p w:rsidR="003D2221" w:rsidRDefault="003D2221">
      <w:pPr>
        <w:spacing w:line="480" w:lineRule="auto"/>
        <w:rPr>
          <w:sz w:val="24"/>
          <w:szCs w:val="24"/>
        </w:rPr>
      </w:pPr>
      <w:r>
        <w:rPr>
          <w:sz w:val="24"/>
          <w:szCs w:val="24"/>
        </w:rPr>
        <w:tab/>
        <w:t xml:space="preserve">In school, try to go to websites for school-related materials only.  </w:t>
      </w:r>
    </w:p>
    <w:p w:rsidR="003D2221" w:rsidRDefault="003D2221">
      <w:pPr>
        <w:spacing w:line="480" w:lineRule="auto"/>
        <w:rPr>
          <w:sz w:val="24"/>
          <w:szCs w:val="24"/>
        </w:rPr>
      </w:pPr>
      <w:r>
        <w:rPr>
          <w:sz w:val="24"/>
          <w:szCs w:val="24"/>
        </w:rPr>
        <w:tab/>
        <w:t xml:space="preserve">Use the list of kid-friendly search engines your teacher gives you.  </w:t>
      </w:r>
    </w:p>
    <w:p w:rsidR="003D2221" w:rsidRDefault="003D2221">
      <w:pPr>
        <w:spacing w:line="480" w:lineRule="auto"/>
        <w:rPr>
          <w:sz w:val="24"/>
          <w:szCs w:val="24"/>
        </w:rPr>
      </w:pPr>
      <w:r>
        <w:rPr>
          <w:sz w:val="24"/>
          <w:szCs w:val="24"/>
        </w:rPr>
        <w:tab/>
        <w:t xml:space="preserve">Do not search for vulgar words for fun.  </w:t>
      </w:r>
    </w:p>
    <w:p w:rsidR="003D2221" w:rsidRDefault="003D2221">
      <w:pPr>
        <w:spacing w:line="480" w:lineRule="auto"/>
        <w:rPr>
          <w:sz w:val="24"/>
          <w:szCs w:val="24"/>
        </w:rPr>
      </w:pPr>
      <w:r>
        <w:rPr>
          <w:sz w:val="24"/>
          <w:szCs w:val="24"/>
        </w:rPr>
        <w:tab/>
        <w:t>Do not provoke or bully other people online or otherwise.</w:t>
      </w:r>
    </w:p>
    <w:p w:rsidR="003D2221" w:rsidRDefault="003D2221">
      <w:pPr>
        <w:spacing w:line="480" w:lineRule="auto"/>
        <w:rPr>
          <w:sz w:val="24"/>
          <w:szCs w:val="24"/>
        </w:rPr>
      </w:pPr>
      <w:r>
        <w:rPr>
          <w:sz w:val="24"/>
          <w:szCs w:val="24"/>
        </w:rPr>
        <w:tab/>
        <w:t>Do not give out any identifying information.</w:t>
      </w:r>
    </w:p>
    <w:p w:rsidR="003D2221" w:rsidRDefault="003D2221">
      <w:pPr>
        <w:spacing w:line="480" w:lineRule="auto"/>
        <w:rPr>
          <w:sz w:val="24"/>
          <w:szCs w:val="24"/>
        </w:rPr>
      </w:pPr>
      <w:r>
        <w:rPr>
          <w:sz w:val="24"/>
          <w:szCs w:val="24"/>
        </w:rPr>
        <w:tab/>
        <w:t>Never arrange face-to-face meetings with people you meet online.</w:t>
      </w:r>
    </w:p>
    <w:p w:rsidR="003D2221" w:rsidRDefault="003D2221">
      <w:pPr>
        <w:spacing w:line="480" w:lineRule="auto"/>
        <w:rPr>
          <w:sz w:val="24"/>
          <w:szCs w:val="24"/>
        </w:rPr>
      </w:pPr>
      <w:r>
        <w:rPr>
          <w:sz w:val="24"/>
          <w:szCs w:val="24"/>
        </w:rPr>
        <w:tab/>
        <w:t xml:space="preserve">Avoid meeting people online at all if you can. </w:t>
      </w:r>
    </w:p>
    <w:p w:rsidR="003D2221" w:rsidRDefault="003D2221">
      <w:pPr>
        <w:spacing w:line="480" w:lineRule="auto"/>
        <w:rPr>
          <w:sz w:val="24"/>
          <w:szCs w:val="24"/>
        </w:rPr>
      </w:pPr>
      <w:r>
        <w:rPr>
          <w:sz w:val="24"/>
          <w:szCs w:val="24"/>
        </w:rPr>
        <w:tab/>
        <w:t xml:space="preserve">Don’t respond to suggestive, vulgar, or mean messages you receive.  </w:t>
      </w:r>
    </w:p>
    <w:p w:rsidR="006F420D" w:rsidRDefault="003D2221">
      <w:pPr>
        <w:spacing w:line="480" w:lineRule="auto"/>
        <w:rPr>
          <w:ins w:id="0" w:author="Gayle Thieman" w:date="2011-08-03T16:45:00Z"/>
          <w:sz w:val="24"/>
          <w:szCs w:val="24"/>
        </w:rPr>
      </w:pPr>
      <w:r>
        <w:rPr>
          <w:sz w:val="24"/>
          <w:szCs w:val="24"/>
        </w:rPr>
        <w:tab/>
        <w:t xml:space="preserve">Use your critical thinking skills; not everything you read is true. </w:t>
      </w:r>
    </w:p>
    <w:p w:rsidR="003D2221" w:rsidRDefault="006F420D">
      <w:pPr>
        <w:numPr>
          <w:ins w:id="1" w:author="Gayle Thieman" w:date="2011-08-03T16:45:00Z"/>
        </w:numPr>
        <w:spacing w:line="480" w:lineRule="auto"/>
        <w:rPr>
          <w:sz w:val="24"/>
          <w:szCs w:val="24"/>
        </w:rPr>
      </w:pPr>
      <w:proofErr w:type="spellStart"/>
      <w:ins w:id="2" w:author="Gayle Thieman" w:date="2011-08-03T16:45:00Z">
        <w:r>
          <w:rPr>
            <w:sz w:val="24"/>
            <w:szCs w:val="24"/>
          </w:rPr>
          <w:t>Hepful</w:t>
        </w:r>
        <w:proofErr w:type="spellEnd"/>
        <w:r>
          <w:rPr>
            <w:sz w:val="24"/>
            <w:szCs w:val="24"/>
          </w:rPr>
          <w:t xml:space="preserve"> use of kid friendly </w:t>
        </w:r>
        <w:proofErr w:type="spellStart"/>
        <w:r>
          <w:rPr>
            <w:sz w:val="24"/>
            <w:szCs w:val="24"/>
          </w:rPr>
          <w:t>languge</w:t>
        </w:r>
      </w:ins>
      <w:proofErr w:type="spellEnd"/>
      <w:r w:rsidR="003D2221">
        <w:rPr>
          <w:sz w:val="24"/>
          <w:szCs w:val="24"/>
        </w:rPr>
        <w:t xml:space="preserve">   </w:t>
      </w:r>
    </w:p>
    <w:p w:rsidR="003D2221" w:rsidRDefault="003D2221">
      <w:pPr>
        <w:spacing w:line="480" w:lineRule="auto"/>
        <w:rPr>
          <w:sz w:val="24"/>
          <w:szCs w:val="24"/>
        </w:rPr>
      </w:pPr>
      <w:r>
        <w:rPr>
          <w:sz w:val="24"/>
          <w:szCs w:val="24"/>
        </w:rPr>
        <w:t>2) Some safety precautions I would teach older students about social networking are:</w:t>
      </w:r>
    </w:p>
    <w:p w:rsidR="003D2221" w:rsidRDefault="003D2221">
      <w:pPr>
        <w:spacing w:line="480" w:lineRule="auto"/>
        <w:rPr>
          <w:sz w:val="24"/>
          <w:szCs w:val="24"/>
        </w:rPr>
      </w:pPr>
      <w:r>
        <w:rPr>
          <w:sz w:val="24"/>
          <w:szCs w:val="24"/>
        </w:rPr>
        <w:tab/>
        <w:t>Do not post pictures of yourself in a compromising light.</w:t>
      </w:r>
    </w:p>
    <w:p w:rsidR="003D2221" w:rsidRDefault="003D2221">
      <w:pPr>
        <w:spacing w:line="480" w:lineRule="auto"/>
        <w:rPr>
          <w:sz w:val="24"/>
          <w:szCs w:val="24"/>
        </w:rPr>
      </w:pPr>
      <w:r>
        <w:rPr>
          <w:sz w:val="24"/>
          <w:szCs w:val="24"/>
        </w:rPr>
        <w:tab/>
        <w:t xml:space="preserve">Do not give out identifying information, and avoid meeting people initially online if </w:t>
      </w:r>
      <w:r>
        <w:rPr>
          <w:sz w:val="24"/>
          <w:szCs w:val="24"/>
        </w:rPr>
        <w:tab/>
        <w:t xml:space="preserve">at all possible. </w:t>
      </w:r>
      <w:ins w:id="3" w:author="Gayle Thieman" w:date="2011-08-03T16:46:00Z">
        <w:r w:rsidR="006F420D">
          <w:rPr>
            <w:sz w:val="24"/>
            <w:szCs w:val="24"/>
          </w:rPr>
          <w:t xml:space="preserve">Not sure what you mean by </w:t>
        </w:r>
      </w:ins>
      <w:ins w:id="4" w:author="Gayle Thieman" w:date="2011-08-03T16:47:00Z">
        <w:r w:rsidR="006F420D">
          <w:rPr>
            <w:sz w:val="24"/>
            <w:szCs w:val="24"/>
          </w:rPr>
          <w:t>“</w:t>
        </w:r>
        <w:r w:rsidR="006F420D">
          <w:rPr>
            <w:sz w:val="24"/>
            <w:szCs w:val="24"/>
          </w:rPr>
          <w:t xml:space="preserve">avoid meeting people online if possible&gt; </w:t>
        </w:r>
      </w:ins>
    </w:p>
    <w:p w:rsidR="003D2221" w:rsidRDefault="003D2221">
      <w:pPr>
        <w:spacing w:line="480" w:lineRule="auto"/>
        <w:rPr>
          <w:del w:id="5" w:author="Unknown"/>
          <w:sz w:val="24"/>
          <w:szCs w:val="24"/>
        </w:rPr>
      </w:pPr>
      <w:r>
        <w:rPr>
          <w:sz w:val="24"/>
          <w:szCs w:val="24"/>
        </w:rPr>
        <w:tab/>
        <w:t xml:space="preserve">Don’t use profane language if you want to get a job.  Your potential employers </w:t>
      </w:r>
      <w:r>
        <w:rPr>
          <w:sz w:val="24"/>
          <w:szCs w:val="24"/>
        </w:rPr>
        <w:tab/>
        <w:t xml:space="preserve">have access to face book and can use it </w:t>
      </w:r>
      <w:proofErr w:type="spellStart"/>
      <w:proofErr w:type="gramStart"/>
      <w:r>
        <w:rPr>
          <w:sz w:val="24"/>
          <w:szCs w:val="24"/>
        </w:rPr>
        <w:t>liberally.</w:t>
      </w:r>
      <w:ins w:id="6" w:author="Gayle Thieman" w:date="2011-08-03T16:48:00Z">
        <w:r w:rsidR="006F420D">
          <w:rPr>
            <w:sz w:val="24"/>
            <w:szCs w:val="24"/>
          </w:rPr>
          <w:t>Do</w:t>
        </w:r>
        <w:proofErr w:type="spellEnd"/>
        <w:proofErr w:type="gramEnd"/>
        <w:r w:rsidR="006F420D">
          <w:rPr>
            <w:sz w:val="24"/>
            <w:szCs w:val="24"/>
          </w:rPr>
          <w:t xml:space="preserve"> you mean employers can check your </w:t>
        </w:r>
        <w:proofErr w:type="spellStart"/>
        <w:r w:rsidR="006F420D">
          <w:rPr>
            <w:sz w:val="24"/>
            <w:szCs w:val="24"/>
          </w:rPr>
          <w:t>Facebook</w:t>
        </w:r>
        <w:proofErr w:type="spellEnd"/>
        <w:r w:rsidR="006F420D">
          <w:rPr>
            <w:sz w:val="24"/>
            <w:szCs w:val="24"/>
          </w:rPr>
          <w:t xml:space="preserve"> page.</w:t>
        </w:r>
      </w:ins>
      <w:ins w:id="7" w:author="Gayle Thieman" w:date="2011-08-03T16:46:00Z">
        <w:r w:rsidR="006F420D">
          <w:rPr>
            <w:sz w:val="24"/>
            <w:szCs w:val="24"/>
          </w:rPr>
          <w:t xml:space="preserve"> </w:t>
        </w:r>
      </w:ins>
    </w:p>
    <w:p w:rsidR="006F420D" w:rsidDel="006F420D" w:rsidRDefault="006F420D">
      <w:pPr>
        <w:numPr>
          <w:ins w:id="8" w:author="Gayle Thieman" w:date="2011-08-03T16:48:00Z"/>
        </w:numPr>
        <w:spacing w:line="480" w:lineRule="auto"/>
        <w:rPr>
          <w:ins w:id="9" w:author="Gayle Thieman" w:date="2011-08-03T16:48:00Z"/>
          <w:sz w:val="24"/>
          <w:szCs w:val="24"/>
        </w:rPr>
      </w:pPr>
    </w:p>
    <w:p w:rsidR="003D2221" w:rsidRDefault="003D2221">
      <w:pPr>
        <w:spacing w:line="480" w:lineRule="auto"/>
        <w:rPr>
          <w:sz w:val="24"/>
          <w:szCs w:val="24"/>
        </w:rPr>
      </w:pPr>
      <w:r>
        <w:rPr>
          <w:sz w:val="24"/>
          <w:szCs w:val="24"/>
        </w:rPr>
        <w:tab/>
        <w:t>Respect other users</w:t>
      </w:r>
      <w:proofErr w:type="gramStart"/>
      <w:r>
        <w:rPr>
          <w:sz w:val="24"/>
          <w:szCs w:val="24"/>
        </w:rPr>
        <w:t>;</w:t>
      </w:r>
      <w:proofErr w:type="gramEnd"/>
      <w:r>
        <w:rPr>
          <w:sz w:val="24"/>
          <w:szCs w:val="24"/>
        </w:rPr>
        <w:t xml:space="preserve"> no cyber bullying or crudeness.</w:t>
      </w:r>
    </w:p>
    <w:p w:rsidR="003D2221" w:rsidRDefault="003D2221">
      <w:pPr>
        <w:spacing w:line="480" w:lineRule="auto"/>
        <w:rPr>
          <w:sz w:val="24"/>
          <w:szCs w:val="24"/>
        </w:rPr>
      </w:pPr>
      <w:r>
        <w:rPr>
          <w:sz w:val="24"/>
          <w:szCs w:val="24"/>
        </w:rPr>
        <w:tab/>
        <w:t xml:space="preserve">Don’t arrange meetings with people you meet online. </w:t>
      </w:r>
      <w:ins w:id="10" w:author="Gayle Thieman" w:date="2011-08-03T16:48:00Z">
        <w:r w:rsidR="006F420D">
          <w:rPr>
            <w:sz w:val="24"/>
            <w:szCs w:val="24"/>
          </w:rPr>
          <w:t xml:space="preserve">  This is clear.</w:t>
        </w:r>
      </w:ins>
      <w:r>
        <w:rPr>
          <w:sz w:val="24"/>
          <w:szCs w:val="24"/>
        </w:rPr>
        <w:t xml:space="preserve"> </w:t>
      </w:r>
    </w:p>
    <w:p w:rsidR="003D2221" w:rsidDel="006F420D" w:rsidRDefault="003D2221">
      <w:pPr>
        <w:spacing w:line="480" w:lineRule="auto"/>
        <w:rPr>
          <w:del w:id="11" w:author="Gayle Thieman" w:date="2011-08-03T16:48:00Z"/>
          <w:sz w:val="24"/>
          <w:szCs w:val="24"/>
        </w:rPr>
      </w:pPr>
      <w:r>
        <w:rPr>
          <w:sz w:val="24"/>
          <w:szCs w:val="24"/>
        </w:rPr>
        <w:t xml:space="preserve">If you or someone you know is being victimized online, tell someone who can </w:t>
      </w:r>
      <w:r>
        <w:rPr>
          <w:sz w:val="24"/>
          <w:szCs w:val="24"/>
        </w:rPr>
        <w:tab/>
      </w:r>
    </w:p>
    <w:p w:rsidR="003D2221" w:rsidRDefault="003D2221">
      <w:pPr>
        <w:spacing w:line="480" w:lineRule="auto"/>
        <w:rPr>
          <w:sz w:val="24"/>
          <w:szCs w:val="24"/>
        </w:rPr>
      </w:pPr>
      <w:del w:id="12" w:author="Gayle Thieman" w:date="2011-08-03T16:48:00Z">
        <w:r w:rsidDel="006F420D">
          <w:rPr>
            <w:sz w:val="24"/>
            <w:szCs w:val="24"/>
          </w:rPr>
          <w:pgNum/>
        </w:r>
      </w:del>
      <w:r>
        <w:rPr>
          <w:sz w:val="24"/>
          <w:szCs w:val="24"/>
        </w:rPr>
        <w:tab/>
      </w:r>
    </w:p>
    <w:p w:rsidR="003D2221" w:rsidRDefault="003D2221">
      <w:pPr>
        <w:spacing w:line="480" w:lineRule="auto"/>
        <w:rPr>
          <w:sz w:val="24"/>
          <w:szCs w:val="24"/>
        </w:rPr>
      </w:pPr>
      <w:proofErr w:type="gramStart"/>
      <w:r>
        <w:rPr>
          <w:sz w:val="24"/>
          <w:szCs w:val="24"/>
        </w:rPr>
        <w:t>help</w:t>
      </w:r>
      <w:proofErr w:type="gramEnd"/>
      <w:r>
        <w:rPr>
          <w:sz w:val="24"/>
          <w:szCs w:val="24"/>
        </w:rPr>
        <w:t xml:space="preserve"> better the situation like a parent, mentor, or teacher (or visit </w:t>
      </w:r>
      <w:r>
        <w:rPr>
          <w:sz w:val="24"/>
          <w:szCs w:val="24"/>
        </w:rPr>
        <w:tab/>
        <w:t>cybertipline.com).</w:t>
      </w:r>
    </w:p>
    <w:p w:rsidR="003D2221" w:rsidRDefault="003D2221">
      <w:pPr>
        <w:spacing w:line="480" w:lineRule="auto"/>
        <w:rPr>
          <w:sz w:val="24"/>
          <w:szCs w:val="24"/>
        </w:rPr>
      </w:pPr>
      <w:r>
        <w:rPr>
          <w:sz w:val="24"/>
          <w:szCs w:val="24"/>
        </w:rPr>
        <w:t xml:space="preserve">3) Cyber bullying is “the use of information and communication technologies to support deliberate, repeated, and hostile behavior by an individual or group, that is intended to harm </w:t>
      </w:r>
      <w:proofErr w:type="gramStart"/>
      <w:r>
        <w:rPr>
          <w:sz w:val="24"/>
          <w:szCs w:val="24"/>
        </w:rPr>
        <w:t>others’(</w:t>
      </w:r>
      <w:proofErr w:type="gramEnd"/>
      <w:r>
        <w:rPr>
          <w:sz w:val="24"/>
          <w:szCs w:val="24"/>
        </w:rPr>
        <w:t xml:space="preserve">wikipedia.org).  This basically means cyber bullying is using the </w:t>
      </w:r>
      <w:proofErr w:type="gramStart"/>
      <w:r>
        <w:rPr>
          <w:sz w:val="24"/>
          <w:szCs w:val="24"/>
        </w:rPr>
        <w:t>internet</w:t>
      </w:r>
      <w:proofErr w:type="gramEnd"/>
      <w:r>
        <w:rPr>
          <w:sz w:val="24"/>
          <w:szCs w:val="24"/>
        </w:rPr>
        <w:t xml:space="preserve"> to intentionally hurt people, whether emotionally, or to threaten them physically.  According to first hand accounts of teens </w:t>
      </w:r>
      <w:proofErr w:type="gramStart"/>
      <w:r>
        <w:rPr>
          <w:sz w:val="24"/>
          <w:szCs w:val="24"/>
        </w:rPr>
        <w:t>on  netsmartz.org</w:t>
      </w:r>
      <w:proofErr w:type="gramEnd"/>
      <w:r>
        <w:rPr>
          <w:sz w:val="24"/>
          <w:szCs w:val="24"/>
        </w:rPr>
        <w:t xml:space="preserve">, it is trash talking, or anyone contacting you in a mean way on your phone, face book, computer, etc..  Don’t respond, save the text messages, get off the site, tell your parents if it continues and/or contact authorities.    </w:t>
      </w:r>
    </w:p>
    <w:p w:rsidR="003D2221" w:rsidRDefault="003D2221">
      <w:pPr>
        <w:spacing w:line="480" w:lineRule="auto"/>
        <w:rPr>
          <w:sz w:val="24"/>
          <w:szCs w:val="24"/>
        </w:rPr>
      </w:pPr>
      <w:r>
        <w:rPr>
          <w:sz w:val="24"/>
          <w:szCs w:val="24"/>
        </w:rPr>
        <w:t>4) “’</w:t>
      </w:r>
      <w:proofErr w:type="spellStart"/>
      <w:r>
        <w:rPr>
          <w:sz w:val="24"/>
          <w:szCs w:val="24"/>
        </w:rPr>
        <w:t>Sexting</w:t>
      </w:r>
      <w:proofErr w:type="spellEnd"/>
      <w:r>
        <w:rPr>
          <w:sz w:val="24"/>
          <w:szCs w:val="24"/>
        </w:rPr>
        <w:t xml:space="preserve">’ usually refers to teens sharing nude photos via cell phone, but it’s happening on other devices and the web, too”(safeteens.com).  Things I would teach older students about </w:t>
      </w:r>
      <w:proofErr w:type="spellStart"/>
      <w:r>
        <w:rPr>
          <w:sz w:val="24"/>
          <w:szCs w:val="24"/>
        </w:rPr>
        <w:t>sexting</w:t>
      </w:r>
      <w:proofErr w:type="spellEnd"/>
      <w:r>
        <w:rPr>
          <w:sz w:val="24"/>
          <w:szCs w:val="24"/>
        </w:rPr>
        <w:t xml:space="preserve"> include:</w:t>
      </w:r>
    </w:p>
    <w:p w:rsidR="003D2221" w:rsidRDefault="003D2221">
      <w:pPr>
        <w:spacing w:line="480" w:lineRule="auto"/>
        <w:rPr>
          <w:sz w:val="24"/>
          <w:szCs w:val="24"/>
        </w:rPr>
      </w:pPr>
      <w:r>
        <w:rPr>
          <w:sz w:val="24"/>
          <w:szCs w:val="24"/>
        </w:rPr>
        <w:tab/>
        <w:t xml:space="preserve">It is illegal.  You can be charged with possession or distribution of child </w:t>
      </w:r>
      <w:r>
        <w:rPr>
          <w:sz w:val="24"/>
          <w:szCs w:val="24"/>
        </w:rPr>
        <w:tab/>
        <w:t>pornography, which is a federal felony.</w:t>
      </w:r>
    </w:p>
    <w:p w:rsidR="003D2221" w:rsidRDefault="003D2221">
      <w:pPr>
        <w:spacing w:line="480" w:lineRule="auto"/>
        <w:rPr>
          <w:sz w:val="24"/>
          <w:szCs w:val="24"/>
        </w:rPr>
      </w:pPr>
      <w:r>
        <w:rPr>
          <w:sz w:val="24"/>
          <w:szCs w:val="24"/>
        </w:rPr>
        <w:tab/>
        <w:t xml:space="preserve">It can result in fines, prison, gossip, blackmail, cyber bullying, peer pressure, and </w:t>
      </w:r>
      <w:r>
        <w:rPr>
          <w:sz w:val="24"/>
          <w:szCs w:val="24"/>
        </w:rPr>
        <w:tab/>
        <w:t>other dangerous repercussions.</w:t>
      </w:r>
    </w:p>
    <w:p w:rsidR="003D2221" w:rsidRDefault="003D2221">
      <w:pPr>
        <w:spacing w:line="480" w:lineRule="auto"/>
        <w:rPr>
          <w:sz w:val="24"/>
          <w:szCs w:val="24"/>
        </w:rPr>
      </w:pPr>
      <w:r>
        <w:rPr>
          <w:sz w:val="24"/>
          <w:szCs w:val="24"/>
        </w:rPr>
        <w:tab/>
        <w:t>It can destroy your reputation.</w:t>
      </w:r>
    </w:p>
    <w:p w:rsidR="003D2221" w:rsidRDefault="003D2221">
      <w:pPr>
        <w:spacing w:line="480" w:lineRule="auto"/>
        <w:rPr>
          <w:sz w:val="24"/>
          <w:szCs w:val="24"/>
        </w:rPr>
      </w:pPr>
      <w:r>
        <w:rPr>
          <w:sz w:val="24"/>
          <w:szCs w:val="24"/>
        </w:rPr>
        <w:t xml:space="preserve">If you or anyone you know receives a </w:t>
      </w:r>
      <w:proofErr w:type="spellStart"/>
      <w:r>
        <w:rPr>
          <w:sz w:val="24"/>
          <w:szCs w:val="24"/>
        </w:rPr>
        <w:t>sext</w:t>
      </w:r>
      <w:proofErr w:type="spellEnd"/>
      <w:r>
        <w:rPr>
          <w:sz w:val="24"/>
          <w:szCs w:val="24"/>
        </w:rPr>
        <w:t xml:space="preserve">, DO NOT FORWARD IT TO ANYONE.  If it is of someone you know, tell </w:t>
      </w:r>
      <w:proofErr w:type="gramStart"/>
      <w:r>
        <w:rPr>
          <w:sz w:val="24"/>
          <w:szCs w:val="24"/>
        </w:rPr>
        <w:t>them</w:t>
      </w:r>
      <w:proofErr w:type="gramEnd"/>
      <w:r>
        <w:rPr>
          <w:sz w:val="24"/>
          <w:szCs w:val="24"/>
        </w:rPr>
        <w:t xml:space="preserve">.  If parents need to get involved to resolve it, that is fine, and they can help you avoid getting everyone involved into serious legal trouble.  If you keep receiving </w:t>
      </w:r>
      <w:proofErr w:type="spellStart"/>
      <w:r>
        <w:rPr>
          <w:sz w:val="24"/>
          <w:szCs w:val="24"/>
        </w:rPr>
        <w:t>sexts</w:t>
      </w:r>
      <w:proofErr w:type="spellEnd"/>
      <w:r>
        <w:rPr>
          <w:sz w:val="24"/>
          <w:szCs w:val="24"/>
        </w:rPr>
        <w:t xml:space="preserve">, you may need to tell your parents or the local police.  </w:t>
      </w:r>
    </w:p>
    <w:p w:rsidR="003D2221" w:rsidRDefault="003D2221">
      <w:pPr>
        <w:spacing w:line="480" w:lineRule="auto"/>
        <w:rPr>
          <w:sz w:val="24"/>
          <w:szCs w:val="24"/>
        </w:rPr>
      </w:pPr>
      <w:proofErr w:type="gramStart"/>
      <w:r>
        <w:rPr>
          <w:sz w:val="24"/>
          <w:szCs w:val="24"/>
        </w:rPr>
        <w:t>5)  I</w:t>
      </w:r>
      <w:proofErr w:type="gramEnd"/>
      <w:r>
        <w:rPr>
          <w:sz w:val="24"/>
          <w:szCs w:val="24"/>
        </w:rPr>
        <w:t xml:space="preserve"> could find nothing regarding “cyber security” on either safe kids.com nor netsmartz.org, although from experience, these are some things I would teach my middle </w:t>
      </w:r>
    </w:p>
    <w:p w:rsidR="003D2221" w:rsidRDefault="003D2221">
      <w:pPr>
        <w:spacing w:line="480" w:lineRule="auto"/>
        <w:rPr>
          <w:sz w:val="24"/>
          <w:szCs w:val="24"/>
        </w:rPr>
      </w:pPr>
      <w:r>
        <w:rPr>
          <w:sz w:val="24"/>
          <w:szCs w:val="24"/>
        </w:rPr>
        <w:pgNum/>
      </w:r>
    </w:p>
    <w:p w:rsidR="003D2221" w:rsidRDefault="003D2221">
      <w:pPr>
        <w:spacing w:line="480" w:lineRule="auto"/>
        <w:rPr>
          <w:sz w:val="24"/>
          <w:szCs w:val="24"/>
        </w:rPr>
      </w:pPr>
      <w:proofErr w:type="gramStart"/>
      <w:r>
        <w:rPr>
          <w:sz w:val="24"/>
          <w:szCs w:val="24"/>
        </w:rPr>
        <w:t>and</w:t>
      </w:r>
      <w:proofErr w:type="gramEnd"/>
      <w:r>
        <w:rPr>
          <w:sz w:val="24"/>
          <w:szCs w:val="24"/>
        </w:rPr>
        <w:t xml:space="preserve"> high school students about concerning internet security:</w:t>
      </w:r>
    </w:p>
    <w:p w:rsidR="003D2221" w:rsidRDefault="003D2221">
      <w:pPr>
        <w:spacing w:line="480" w:lineRule="auto"/>
        <w:rPr>
          <w:sz w:val="24"/>
          <w:szCs w:val="24"/>
        </w:rPr>
      </w:pPr>
      <w:r>
        <w:rPr>
          <w:sz w:val="24"/>
          <w:szCs w:val="24"/>
        </w:rPr>
        <w:tab/>
        <w:t xml:space="preserve">Do not open random </w:t>
      </w:r>
      <w:proofErr w:type="spellStart"/>
      <w:r>
        <w:rPr>
          <w:sz w:val="24"/>
          <w:szCs w:val="24"/>
        </w:rPr>
        <w:t>google</w:t>
      </w:r>
      <w:proofErr w:type="spellEnd"/>
      <w:r>
        <w:rPr>
          <w:sz w:val="24"/>
          <w:szCs w:val="24"/>
        </w:rPr>
        <w:t xml:space="preserve"> images.  A lot of them have viruses attached to them, </w:t>
      </w:r>
      <w:r>
        <w:rPr>
          <w:sz w:val="24"/>
          <w:szCs w:val="24"/>
        </w:rPr>
        <w:tab/>
        <w:t xml:space="preserve">and most of them are copyrighted anyways.  </w:t>
      </w:r>
      <w:ins w:id="13" w:author="Gayle Thieman" w:date="2011-08-03T16:50:00Z">
        <w:r w:rsidR="006F420D">
          <w:rPr>
            <w:sz w:val="24"/>
            <w:szCs w:val="24"/>
          </w:rPr>
          <w:t xml:space="preserve">Good point </w:t>
        </w:r>
      </w:ins>
    </w:p>
    <w:p w:rsidR="003D2221" w:rsidRDefault="003D2221">
      <w:pPr>
        <w:spacing w:line="480" w:lineRule="auto"/>
        <w:rPr>
          <w:sz w:val="24"/>
          <w:szCs w:val="24"/>
        </w:rPr>
      </w:pPr>
      <w:r>
        <w:rPr>
          <w:sz w:val="24"/>
          <w:szCs w:val="24"/>
        </w:rPr>
        <w:tab/>
        <w:t xml:space="preserve">Do not open emails or messages from people you do not know. </w:t>
      </w:r>
    </w:p>
    <w:p w:rsidR="003D2221" w:rsidRDefault="003D2221">
      <w:pPr>
        <w:spacing w:line="480" w:lineRule="auto"/>
        <w:rPr>
          <w:sz w:val="24"/>
          <w:szCs w:val="24"/>
        </w:rPr>
      </w:pPr>
      <w:r>
        <w:rPr>
          <w:sz w:val="24"/>
          <w:szCs w:val="24"/>
        </w:rPr>
        <w:tab/>
        <w:t>Do not visit websites of companies or people you do not know.</w:t>
      </w:r>
    </w:p>
    <w:p w:rsidR="003D2221" w:rsidRDefault="003D2221">
      <w:pPr>
        <w:spacing w:line="480" w:lineRule="auto"/>
        <w:rPr>
          <w:sz w:val="24"/>
          <w:szCs w:val="24"/>
        </w:rPr>
      </w:pPr>
      <w:r>
        <w:rPr>
          <w:sz w:val="24"/>
          <w:szCs w:val="24"/>
        </w:rPr>
        <w:tab/>
        <w:t>Do not click on pop ups.</w:t>
      </w:r>
    </w:p>
    <w:p w:rsidR="003D2221" w:rsidRDefault="003D2221">
      <w:pPr>
        <w:spacing w:line="480" w:lineRule="auto"/>
        <w:rPr>
          <w:sz w:val="24"/>
          <w:szCs w:val="24"/>
        </w:rPr>
      </w:pPr>
      <w:r>
        <w:rPr>
          <w:sz w:val="24"/>
          <w:szCs w:val="24"/>
        </w:rPr>
        <w:tab/>
        <w:t xml:space="preserve">Do not believe the </w:t>
      </w:r>
      <w:proofErr w:type="gramStart"/>
      <w:r>
        <w:rPr>
          <w:sz w:val="24"/>
          <w:szCs w:val="24"/>
        </w:rPr>
        <w:t>internet</w:t>
      </w:r>
      <w:proofErr w:type="gramEnd"/>
      <w:r>
        <w:rPr>
          <w:sz w:val="24"/>
          <w:szCs w:val="24"/>
        </w:rPr>
        <w:t xml:space="preserve"> when it tells you that you have won something.  </w:t>
      </w:r>
      <w:ins w:id="14" w:author="Gayle Thieman" w:date="2011-08-03T16:50:00Z">
        <w:r w:rsidR="006F420D">
          <w:rPr>
            <w:sz w:val="24"/>
            <w:szCs w:val="24"/>
          </w:rPr>
          <w:t>Absolutely!</w:t>
        </w:r>
      </w:ins>
    </w:p>
    <w:p w:rsidR="003D2221" w:rsidRDefault="003D2221">
      <w:pPr>
        <w:spacing w:line="480" w:lineRule="auto"/>
        <w:rPr>
          <w:sz w:val="24"/>
          <w:szCs w:val="24"/>
        </w:rPr>
      </w:pPr>
      <w:r>
        <w:rPr>
          <w:sz w:val="24"/>
          <w:szCs w:val="24"/>
        </w:rPr>
        <w:tab/>
        <w:t xml:space="preserve">Try to visit websites you know are credible and have heard of or visited before. </w:t>
      </w:r>
    </w:p>
    <w:p w:rsidR="003D2221" w:rsidRDefault="003D2221">
      <w:pPr>
        <w:spacing w:line="480" w:lineRule="auto"/>
        <w:rPr>
          <w:sz w:val="24"/>
          <w:szCs w:val="24"/>
        </w:rPr>
      </w:pPr>
      <w:r>
        <w:rPr>
          <w:sz w:val="24"/>
          <w:szCs w:val="24"/>
        </w:rPr>
        <w:tab/>
        <w:t>Don’t illegally download music or download software to download music illegally.</w:t>
      </w:r>
      <w:ins w:id="15" w:author="Gayle Thieman" w:date="2011-08-03T16:50:00Z">
        <w:r w:rsidR="006F420D">
          <w:rPr>
            <w:sz w:val="24"/>
            <w:szCs w:val="24"/>
          </w:rPr>
          <w:t xml:space="preserve">  This is very important. </w:t>
        </w:r>
      </w:ins>
    </w:p>
    <w:p w:rsidR="003D2221" w:rsidRDefault="003D2221">
      <w:pPr>
        <w:spacing w:line="480" w:lineRule="auto"/>
        <w:rPr>
          <w:sz w:val="24"/>
          <w:szCs w:val="24"/>
        </w:rPr>
      </w:pPr>
      <w:r>
        <w:rPr>
          <w:sz w:val="24"/>
          <w:szCs w:val="24"/>
        </w:rPr>
        <w:t xml:space="preserve">     I could go on for days, but a list of things not-to-</w:t>
      </w:r>
      <w:proofErr w:type="gramStart"/>
      <w:r>
        <w:rPr>
          <w:sz w:val="24"/>
          <w:szCs w:val="24"/>
        </w:rPr>
        <w:t>do  doesn’t</w:t>
      </w:r>
      <w:proofErr w:type="gramEnd"/>
      <w:r>
        <w:rPr>
          <w:sz w:val="24"/>
          <w:szCs w:val="24"/>
        </w:rPr>
        <w:t xml:space="preserve"> seem as effective as simply giving your students many effective and useful websites to use that are safe and credible, while providing them with critical thinking skills so that they may informatively decide for themselves what is safe and what is not safe. </w:t>
      </w:r>
      <w:ins w:id="16" w:author="Gayle Thieman" w:date="2011-08-03T16:51:00Z">
        <w:r w:rsidR="006F420D">
          <w:rPr>
            <w:sz w:val="24"/>
            <w:szCs w:val="24"/>
          </w:rPr>
          <w:t xml:space="preserve"> I agree this is the best approach.  +5</w:t>
        </w:r>
      </w:ins>
      <w:r>
        <w:rPr>
          <w:sz w:val="24"/>
          <w:szCs w:val="24"/>
        </w:rPr>
        <w:t xml:space="preserve"> </w:t>
      </w:r>
    </w:p>
    <w:p w:rsidR="003D2221" w:rsidRDefault="003D2221">
      <w:pPr>
        <w:spacing w:line="480" w:lineRule="auto"/>
        <w:rPr>
          <w:sz w:val="24"/>
          <w:szCs w:val="24"/>
        </w:rPr>
      </w:pPr>
    </w:p>
    <w:p w:rsidR="003D2221" w:rsidRDefault="003D2221">
      <w:pPr>
        <w:spacing w:line="480" w:lineRule="auto"/>
        <w:rPr>
          <w:sz w:val="24"/>
          <w:szCs w:val="24"/>
        </w:rPr>
      </w:pPr>
      <w:r>
        <w:rPr>
          <w:sz w:val="24"/>
          <w:szCs w:val="24"/>
        </w:rPr>
        <w:tab/>
      </w:r>
    </w:p>
    <w:p w:rsidR="003D2221" w:rsidRDefault="003D2221">
      <w:pPr>
        <w:spacing w:line="480" w:lineRule="auto"/>
        <w:rPr>
          <w:sz w:val="24"/>
          <w:szCs w:val="24"/>
        </w:rPr>
      </w:pPr>
    </w:p>
    <w:p w:rsidR="003D2221" w:rsidRDefault="003D2221">
      <w:pPr>
        <w:spacing w:line="480" w:lineRule="auto"/>
        <w:rPr>
          <w:sz w:val="24"/>
          <w:szCs w:val="24"/>
        </w:rPr>
      </w:pPr>
    </w:p>
    <w:p w:rsidR="003D2221" w:rsidRDefault="003D2221">
      <w:pPr>
        <w:spacing w:line="480" w:lineRule="auto"/>
        <w:rPr>
          <w:sz w:val="24"/>
          <w:szCs w:val="24"/>
        </w:rPr>
      </w:pPr>
      <w:r>
        <w:rPr>
          <w:sz w:val="24"/>
          <w:szCs w:val="24"/>
        </w:rPr>
        <w:tab/>
      </w:r>
    </w:p>
    <w:sectPr w:rsidR="003D2221" w:rsidSect="003D2221">
      <w:headerReference w:type="default" r:id="rId6"/>
      <w:footerReference w:type="default" r:id="rId7"/>
      <w:pgSz w:w="12240" w:h="15840"/>
      <w:pgMar w:top="1440" w:right="1800" w:bottom="1440" w:left="1800" w:footer="864" w:gutter="0"/>
      <w:pgNumType w:start="1"/>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221" w:rsidRDefault="003D2221" w:rsidP="003D2221">
      <w:r>
        <w:separator/>
      </w:r>
    </w:p>
  </w:endnote>
  <w:endnote w:type="continuationSeparator" w:id="0">
    <w:p w:rsidR="003D2221" w:rsidRDefault="003D2221" w:rsidP="003D22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21" w:rsidRDefault="003D2221">
    <w:pPr>
      <w:tabs>
        <w:tab w:val="center" w:pos="4320"/>
        <w:tab w:val="right" w:pos="8640"/>
      </w:tabs>
      <w:rPr>
        <w:rFonts w:cstheme="minorBidi"/>
        <w:kern w:val="0"/>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221" w:rsidRDefault="003D2221" w:rsidP="003D2221">
      <w:r>
        <w:separator/>
      </w:r>
    </w:p>
  </w:footnote>
  <w:footnote w:type="continuationSeparator" w:id="0">
    <w:p w:rsidR="003D2221" w:rsidRDefault="003D2221" w:rsidP="003D222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21" w:rsidRDefault="003D2221">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3D2221"/>
    <w:rsid w:val="003D2221"/>
    <w:rsid w:val="006F420D"/>
    <w:rsid w:val="00E14CEE"/>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CEE"/>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6F420D"/>
    <w:rPr>
      <w:rFonts w:ascii="Lucida Grande" w:hAnsi="Lucida Grande"/>
      <w:sz w:val="18"/>
      <w:szCs w:val="18"/>
    </w:rPr>
  </w:style>
  <w:style w:type="character" w:customStyle="1" w:styleId="BalloonTextChar">
    <w:name w:val="Balloon Text Char"/>
    <w:basedOn w:val="DefaultParagraphFont"/>
    <w:link w:val="BalloonText"/>
    <w:uiPriority w:val="99"/>
    <w:semiHidden/>
    <w:rsid w:val="006F420D"/>
    <w:rPr>
      <w:rFonts w:ascii="Lucida Grande" w:hAnsi="Lucida Grande" w:cs="Times New Roman"/>
      <w:kern w:val="28"/>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oter" Target="foot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622</Words>
  <Characters>3549</Characters>
  <Application>Microsoft Macintosh Word</Application>
  <DocSecurity>0</DocSecurity>
  <Lines>29</Lines>
  <Paragraphs>7</Paragraphs>
  <ScaleCrop>false</ScaleCrop>
  <Company/>
  <LinksUpToDate>false</LinksUpToDate>
  <CharactersWithSpaces>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2</cp:revision>
  <dcterms:created xsi:type="dcterms:W3CDTF">2011-08-03T23:51:00Z</dcterms:created>
  <dcterms:modified xsi:type="dcterms:W3CDTF">2011-08-03T23:51:00Z</dcterms:modified>
</cp:coreProperties>
</file>